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FC49BC8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64F901BD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7499259D" w14:textId="77777777" w:rsidR="008972C3" w:rsidRPr="00405755" w:rsidRDefault="008972C3" w:rsidP="003274DB"/>
    <w:p w14:paraId="3244EFB2" w14:textId="77777777" w:rsidR="00D74AE1" w:rsidRPr="00405755" w:rsidRDefault="00D74AE1" w:rsidP="003274DB"/>
    <w:p w14:paraId="19AC5CA7" w14:textId="77777777" w:rsidR="00111E0A" w:rsidRPr="00405755" w:rsidRDefault="00111E0A" w:rsidP="00111E0A">
      <w:pPr>
        <w:pStyle w:val="Documentnumber"/>
      </w:pPr>
      <w:r w:rsidRPr="00405755">
        <w:t>Document reference</w:t>
      </w:r>
    </w:p>
    <w:p w14:paraId="046B361B" w14:textId="77777777" w:rsidR="00111E0A" w:rsidRPr="00405755" w:rsidRDefault="00111E0A" w:rsidP="003274DB"/>
    <w:p w14:paraId="20076F92" w14:textId="2AC3B6D6" w:rsidR="00776004" w:rsidRPr="00405755" w:rsidRDefault="00D95E23" w:rsidP="00564664">
      <w:pPr>
        <w:pStyle w:val="Documentname"/>
      </w:pPr>
      <w:r>
        <w:t>maritime autonomous surface ships</w:t>
      </w:r>
    </w:p>
    <w:p w14:paraId="584FEBA2" w14:textId="77777777" w:rsidR="00D74AE1" w:rsidRPr="00405755" w:rsidRDefault="00D74AE1" w:rsidP="00D74AE1"/>
    <w:p w14:paraId="0D0F9D84" w14:textId="77777777" w:rsidR="006A48A6" w:rsidRPr="00405755" w:rsidRDefault="006A48A6" w:rsidP="00D74AE1"/>
    <w:p w14:paraId="2B1A8781" w14:textId="77777777" w:rsidR="005378B8" w:rsidRPr="00405755" w:rsidRDefault="005378B8" w:rsidP="00D74AE1"/>
    <w:p w14:paraId="33CD1C55" w14:textId="77777777" w:rsidR="005378B8" w:rsidRPr="00405755" w:rsidRDefault="005378B8" w:rsidP="00D74AE1"/>
    <w:p w14:paraId="5EC4B2C2" w14:textId="77777777" w:rsidR="005378B8" w:rsidRPr="00405755" w:rsidRDefault="005378B8" w:rsidP="00D74AE1"/>
    <w:p w14:paraId="3B0A9A10" w14:textId="77777777" w:rsidR="005378B8" w:rsidRPr="00405755" w:rsidRDefault="005378B8" w:rsidP="00D74AE1"/>
    <w:p w14:paraId="20C52CA2" w14:textId="77777777" w:rsidR="005378B8" w:rsidRPr="00405755" w:rsidRDefault="005378B8" w:rsidP="00D74AE1"/>
    <w:p w14:paraId="474E0E01" w14:textId="77777777" w:rsidR="005378B8" w:rsidRPr="00405755" w:rsidRDefault="005378B8" w:rsidP="00D74AE1"/>
    <w:p w14:paraId="187C1D53" w14:textId="77777777" w:rsidR="005378B8" w:rsidRPr="00405755" w:rsidRDefault="005378B8" w:rsidP="00D74AE1"/>
    <w:p w14:paraId="6C7DAE46" w14:textId="77777777" w:rsidR="005378B8" w:rsidRPr="00405755" w:rsidRDefault="005378B8" w:rsidP="00D74AE1"/>
    <w:p w14:paraId="2C93AB51" w14:textId="77777777" w:rsidR="005378B8" w:rsidRPr="00405755" w:rsidRDefault="005378B8" w:rsidP="00D74AE1"/>
    <w:p w14:paraId="38200DE1" w14:textId="77777777" w:rsidR="005378B8" w:rsidRPr="00405755" w:rsidRDefault="005378B8" w:rsidP="00D74AE1"/>
    <w:p w14:paraId="40C14735" w14:textId="77777777" w:rsidR="005378B8" w:rsidRPr="00405755" w:rsidRDefault="005378B8" w:rsidP="00D74AE1"/>
    <w:p w14:paraId="51D58742" w14:textId="77777777" w:rsidR="005378B8" w:rsidRPr="00405755" w:rsidRDefault="005378B8" w:rsidP="00D74AE1"/>
    <w:p w14:paraId="07B2C200" w14:textId="77777777" w:rsidR="005378B8" w:rsidRPr="00405755" w:rsidRDefault="005378B8" w:rsidP="00D74AE1"/>
    <w:p w14:paraId="6FC9375D" w14:textId="77777777" w:rsidR="005378B8" w:rsidRPr="00405755" w:rsidRDefault="005378B8" w:rsidP="00D74AE1"/>
    <w:p w14:paraId="155DE1ED" w14:textId="77777777" w:rsidR="005378B8" w:rsidRPr="00405755" w:rsidRDefault="005378B8" w:rsidP="00D74AE1"/>
    <w:p w14:paraId="4DB0ED61" w14:textId="77777777" w:rsidR="005378B8" w:rsidRPr="00405755" w:rsidRDefault="005378B8" w:rsidP="00D74AE1"/>
    <w:p w14:paraId="178F897E" w14:textId="77777777" w:rsidR="005378B8" w:rsidRPr="00405755" w:rsidRDefault="005378B8" w:rsidP="00D74AE1"/>
    <w:p w14:paraId="789A65C9" w14:textId="77777777" w:rsidR="005378B8" w:rsidRPr="00405755" w:rsidRDefault="005378B8" w:rsidP="00D74AE1"/>
    <w:p w14:paraId="563FC701" w14:textId="77777777" w:rsidR="005378B8" w:rsidRPr="00405755" w:rsidRDefault="005378B8" w:rsidP="00D74AE1"/>
    <w:p w14:paraId="67C25C49" w14:textId="77777777" w:rsidR="005378B8" w:rsidRPr="00405755" w:rsidRDefault="005378B8" w:rsidP="00D74AE1"/>
    <w:p w14:paraId="265B3E14" w14:textId="77777777" w:rsidR="005378B8" w:rsidRPr="00405755" w:rsidRDefault="005378B8" w:rsidP="00D74AE1"/>
    <w:p w14:paraId="15694BC7" w14:textId="77777777" w:rsidR="005378B8" w:rsidRPr="00405755" w:rsidRDefault="005378B8" w:rsidP="00D74AE1"/>
    <w:p w14:paraId="038CC1DA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r w:rsidRPr="00D95E23">
        <w:rPr>
          <w:highlight w:val="yellow"/>
        </w:rPr>
        <w:t>1.0</w:t>
      </w:r>
    </w:p>
    <w:p w14:paraId="49F57048" w14:textId="77777777" w:rsidR="006A48A6" w:rsidRDefault="005378B8" w:rsidP="005378B8">
      <w:pPr>
        <w:pStyle w:val="Documentdate"/>
      </w:pPr>
      <w:r w:rsidRPr="00405755">
        <w:t xml:space="preserve">Document </w:t>
      </w:r>
      <w:r w:rsidRPr="00D95E23">
        <w:rPr>
          <w:highlight w:val="yellow"/>
        </w:rPr>
        <w:t>date</w:t>
      </w:r>
    </w:p>
    <w:p w14:paraId="67E15AD0" w14:textId="77777777" w:rsidR="0072592B" w:rsidRPr="00405755" w:rsidRDefault="0072592B" w:rsidP="0072592B">
      <w:pPr>
        <w:pStyle w:val="Revokes"/>
      </w:pPr>
    </w:p>
    <w:p w14:paraId="4B65C38A" w14:textId="77777777" w:rsidR="00BC27F6" w:rsidRPr="00405755" w:rsidRDefault="00BC27F6" w:rsidP="00D74AE1">
      <w:pPr>
        <w:sectPr w:rsidR="00BC27F6" w:rsidRPr="00405755" w:rsidSect="007E30DF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1A0B6724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7CEEBA33" w14:textId="77777777" w:rsidTr="005E4659">
        <w:tc>
          <w:tcPr>
            <w:tcW w:w="1908" w:type="dxa"/>
          </w:tcPr>
          <w:p w14:paraId="42809A08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5AA20975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1551C491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60BBB8BF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D6A3A53" w14:textId="77777777" w:rsidR="00914E26" w:rsidRPr="00405755" w:rsidRDefault="00766AD4" w:rsidP="00914E26">
            <w:pPr>
              <w:pStyle w:val="Tabletext"/>
            </w:pPr>
            <w:r>
              <w:t>Month Year approved</w:t>
            </w:r>
          </w:p>
        </w:tc>
        <w:tc>
          <w:tcPr>
            <w:tcW w:w="3576" w:type="dxa"/>
            <w:vAlign w:val="center"/>
          </w:tcPr>
          <w:p w14:paraId="1F4C6F7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25D4F65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175CF3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CAB562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415A73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DBC7231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D0679A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9A5B5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AF494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29B5B3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111486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C7622D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B23286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ED3091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6AEE7C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1320A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BD7CDC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0FF2158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239DBE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EFEFA6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6D979A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01D61B2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898144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0B7136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A6F228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48BF739" w14:textId="77777777" w:rsidR="00914E26" w:rsidRPr="00405755" w:rsidRDefault="00914E26" w:rsidP="00914E26">
            <w:pPr>
              <w:pStyle w:val="Tabletext"/>
            </w:pPr>
          </w:p>
        </w:tc>
      </w:tr>
    </w:tbl>
    <w:p w14:paraId="0D4FE2EF" w14:textId="77777777" w:rsidR="005E4659" w:rsidRDefault="005E4659" w:rsidP="00914E26">
      <w:pPr>
        <w:spacing w:after="200" w:line="276" w:lineRule="auto"/>
      </w:pPr>
    </w:p>
    <w:p w14:paraId="4CC1A232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3B783AEC" w14:textId="77777777" w:rsidR="00530A84" w:rsidRDefault="00530A84" w:rsidP="00914E26">
      <w:pPr>
        <w:spacing w:after="200" w:line="276" w:lineRule="auto"/>
      </w:pPr>
    </w:p>
    <w:p w14:paraId="0E7932A6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5A98C5A6" w14:textId="77777777" w:rsidR="001B7940" w:rsidRDefault="001B7940" w:rsidP="001B7940">
      <w:pPr>
        <w:pStyle w:val="THECOUNCIL"/>
      </w:pPr>
      <w:bookmarkStart w:id="0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31E345C0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76F7A56C" w14:textId="77777777" w:rsidR="00166C2E" w:rsidRDefault="00470488" w:rsidP="00470488">
      <w:pPr>
        <w:pStyle w:val="List1-recommendation"/>
      </w:pPr>
      <w:r w:rsidRPr="00470488">
        <w:t>T</w:t>
      </w:r>
      <w:r w:rsidR="005A5370" w:rsidRPr="00DC58FA">
        <w:t>he function of IALA with respect to Safety of Navigation, the efficiency of maritime transport and the protection of the environment</w:t>
      </w:r>
      <w:r>
        <w:t>.</w:t>
      </w:r>
    </w:p>
    <w:p w14:paraId="159215CD" w14:textId="004CE7D6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2166AAFA" w14:textId="0C0E546B" w:rsidR="00D95E23" w:rsidRDefault="00D95E23" w:rsidP="00470488">
      <w:pPr>
        <w:pStyle w:val="List1-recommendation"/>
      </w:pPr>
      <w:r>
        <w:t>The provisions of IALA Standard 1010 on Aids to Navigation (AtoN) Planning</w:t>
      </w:r>
      <w:r w:rsidR="009C6372">
        <w:t xml:space="preserve"> and Service Requirement</w:t>
      </w:r>
      <w:r w:rsidR="00AF4062">
        <w:t xml:space="preserve"> and</w:t>
      </w:r>
      <w:r>
        <w:t xml:space="preserve"> the provisions of IALA Standard 1070 </w:t>
      </w:r>
      <w:r w:rsidR="00AF4062">
        <w:t>on Information Services</w:t>
      </w:r>
      <w:ins w:id="1" w:author="Jillian Carson-Jackson" w:date="2020-12-16T07:11:00Z">
        <w:r w:rsidR="009C6372">
          <w:t>.</w:t>
        </w:r>
      </w:ins>
    </w:p>
    <w:p w14:paraId="205B0CCD" w14:textId="77777777" w:rsidR="00470488" w:rsidRDefault="00166C2E" w:rsidP="001B7940">
      <w:pPr>
        <w:pStyle w:val="Noting"/>
      </w:pPr>
      <w:r>
        <w:rPr>
          <w:b/>
        </w:rPr>
        <w:t>RECOGNISING</w:t>
      </w:r>
      <w:r w:rsidR="00470488">
        <w:t>:</w:t>
      </w:r>
    </w:p>
    <w:p w14:paraId="33A69E5B" w14:textId="187EC2A2" w:rsidR="00AF4062" w:rsidRPr="00AF4062" w:rsidRDefault="00AF4062" w:rsidP="00470488">
      <w:pPr>
        <w:pStyle w:val="List1-recommendation"/>
      </w:pPr>
      <w:r w:rsidRPr="009D3792">
        <w:rPr>
          <w:sz w:val="22"/>
        </w:rPr>
        <w:t xml:space="preserve">That IALA fosters the safe, economic and efficient movement of vessels through improvement and harmonization of Marine Aids to Navigation, including </w:t>
      </w:r>
      <w:r>
        <w:rPr>
          <w:sz w:val="22"/>
        </w:rPr>
        <w:t xml:space="preserve">communications exchange, obligations for regulatory compliance, risk management and the provision of appropriate AtoN for the mix of vessel traffic. </w:t>
      </w:r>
    </w:p>
    <w:p w14:paraId="2BD85620" w14:textId="77777777" w:rsidR="00AF4062" w:rsidRPr="00AF4062" w:rsidRDefault="00AF4062" w:rsidP="0009304C">
      <w:pPr>
        <w:pStyle w:val="List1-recommendation"/>
      </w:pPr>
      <w:r w:rsidRPr="009D3792">
        <w:rPr>
          <w:sz w:val="22"/>
        </w:rPr>
        <w:t xml:space="preserve">The International </w:t>
      </w:r>
      <w:r>
        <w:rPr>
          <w:sz w:val="22"/>
        </w:rPr>
        <w:t xml:space="preserve">Maritime Organization activity on the review of regulatory aspects related to the introduction of Maritime Autonomous Surface Ships (MASS). </w:t>
      </w:r>
    </w:p>
    <w:p w14:paraId="23C2B3F1" w14:textId="77448B8C" w:rsidR="0009304C" w:rsidRDefault="00AF4062" w:rsidP="0009304C">
      <w:pPr>
        <w:pStyle w:val="List1-recommendation"/>
      </w:pPr>
      <w:r>
        <w:rPr>
          <w:sz w:val="22"/>
        </w:rPr>
        <w:t xml:space="preserve">The ongoing development of technology to implement, support and monitor MASS.  </w:t>
      </w:r>
    </w:p>
    <w:p w14:paraId="0801CEA6" w14:textId="6E6DE6BD" w:rsidR="001B7940" w:rsidRPr="00AF4062" w:rsidRDefault="00B9146E" w:rsidP="001B7940">
      <w:pPr>
        <w:pStyle w:val="Noting"/>
        <w:rPr>
          <w:iCs/>
        </w:rPr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 </w:t>
      </w:r>
      <w:r w:rsidR="00AF4062" w:rsidRPr="00AF4062">
        <w:rPr>
          <w:iCs/>
        </w:rPr>
        <w:t>IALA Enavigation</w:t>
      </w:r>
      <w:r w:rsidR="008F5B6A">
        <w:rPr>
          <w:iCs/>
        </w:rPr>
        <w:t xml:space="preserve"> (ENAV)</w:t>
      </w:r>
      <w:r w:rsidR="00AF4062" w:rsidRPr="00AF4062">
        <w:rPr>
          <w:iCs/>
        </w:rPr>
        <w:t xml:space="preserve"> Committee</w:t>
      </w:r>
    </w:p>
    <w:p w14:paraId="486171B9" w14:textId="0E30D2AE" w:rsidR="001B7940" w:rsidRPr="00AF4062" w:rsidRDefault="00A326AC" w:rsidP="001B7940">
      <w:pPr>
        <w:pStyle w:val="Noting"/>
        <w:rPr>
          <w:b/>
          <w:iCs/>
        </w:rPr>
      </w:pPr>
      <w:r w:rsidRPr="00AF4062">
        <w:rPr>
          <w:b/>
          <w:iCs/>
        </w:rPr>
        <w:t>ADOPTS</w:t>
      </w:r>
      <w:r w:rsidR="00B9146E" w:rsidRPr="00AF4062">
        <w:rPr>
          <w:iCs/>
        </w:rPr>
        <w:t xml:space="preserve"> the </w:t>
      </w:r>
      <w:r w:rsidRPr="00AF4062">
        <w:rPr>
          <w:iCs/>
        </w:rPr>
        <w:t xml:space="preserve">Recommendation </w:t>
      </w:r>
      <w:r w:rsidR="00AF4062" w:rsidRPr="00AF4062">
        <w:rPr>
          <w:iCs/>
        </w:rPr>
        <w:t xml:space="preserve">on MASS, </w:t>
      </w:r>
      <w:r w:rsidRPr="00AF4062">
        <w:rPr>
          <w:iCs/>
        </w:rPr>
        <w:t xml:space="preserve">as </w:t>
      </w:r>
      <w:r w:rsidR="00B9146E" w:rsidRPr="00AF4062">
        <w:rPr>
          <w:iCs/>
        </w:rPr>
        <w:t>described below and</w:t>
      </w:r>
      <w:r w:rsidR="005A5370" w:rsidRPr="00AF4062">
        <w:rPr>
          <w:iCs/>
        </w:rPr>
        <w:t xml:space="preserve"> </w:t>
      </w:r>
      <w:r w:rsidR="00B9146E" w:rsidRPr="00AF4062">
        <w:rPr>
          <w:iCs/>
        </w:rPr>
        <w:t>as amplified in IALA Guideline 1</w:t>
      </w:r>
      <w:r w:rsidR="00B9146E" w:rsidRPr="00AF4062">
        <w:rPr>
          <w:iCs/>
          <w:highlight w:val="yellow"/>
        </w:rPr>
        <w:t>xxx</w:t>
      </w:r>
      <w:r w:rsidR="008D16C2" w:rsidRPr="00AF4062">
        <w:rPr>
          <w:iCs/>
        </w:rPr>
        <w:t>]</w:t>
      </w:r>
      <w:r w:rsidR="001B7940" w:rsidRPr="00AF4062">
        <w:rPr>
          <w:iCs/>
        </w:rPr>
        <w:t>,</w:t>
      </w:r>
    </w:p>
    <w:p w14:paraId="5D54A19E" w14:textId="77777777"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1B7940" w:rsidRPr="00405755">
        <w:t>,</w:t>
      </w:r>
    </w:p>
    <w:p w14:paraId="12C91B52" w14:textId="21537E72" w:rsidR="00B9146E" w:rsidRPr="00B9146E" w:rsidRDefault="00B9146E" w:rsidP="001B7940">
      <w:pPr>
        <w:pStyle w:val="Noting"/>
      </w:pPr>
      <w:r>
        <w:rPr>
          <w:b/>
        </w:rPr>
        <w:t>RECOMMENDS</w:t>
      </w:r>
      <w:r>
        <w:t xml:space="preserve"> </w:t>
      </w:r>
      <w:r w:rsidR="005A5370" w:rsidRPr="00460028">
        <w:t xml:space="preserve">National </w:t>
      </w:r>
      <w:r w:rsidR="005A5370">
        <w:t>m</w:t>
      </w:r>
      <w:r w:rsidR="005A5370" w:rsidRPr="00460028">
        <w:t>embers and other appropriate Authorities providing mar</w:t>
      </w:r>
      <w:r w:rsidR="005A5370">
        <w:t>ine aids to navigation services comply with</w:t>
      </w:r>
      <w:r w:rsidR="00AF4062">
        <w:t xml:space="preserve"> this recommendation during trials, testing and implementation of AtoN, communications and monitoring systems to support MASS</w:t>
      </w:r>
      <w:r>
        <w:t>,</w:t>
      </w:r>
    </w:p>
    <w:p w14:paraId="4829C200" w14:textId="7016C4E2" w:rsidR="00A326AC" w:rsidRDefault="00A326AC" w:rsidP="001B7940">
      <w:pPr>
        <w:pStyle w:val="Noting"/>
      </w:pPr>
      <w:r w:rsidRPr="00AF4062">
        <w:rPr>
          <w:b/>
        </w:rPr>
        <w:t>REQUESTS</w:t>
      </w:r>
      <w:r w:rsidRPr="00AF4062">
        <w:t xml:space="preserve"> the </w:t>
      </w:r>
      <w:r w:rsidR="00E714E1" w:rsidRPr="00AF4062">
        <w:t xml:space="preserve">IALA </w:t>
      </w:r>
      <w:r w:rsidR="00AF4062" w:rsidRPr="00AF4062">
        <w:t>ENAV Committee</w:t>
      </w:r>
      <w:r w:rsidR="00B9146E" w:rsidRPr="00AF4062">
        <w:t xml:space="preserve"> or such other committee as the Council may direct</w:t>
      </w:r>
      <w:r w:rsidRPr="00AF4062">
        <w:t xml:space="preserve"> to keep the Recommendation under review and to propose amendments as necessary</w:t>
      </w:r>
      <w:r w:rsidR="00320A41" w:rsidRPr="00AF4062">
        <w:t>.</w:t>
      </w:r>
    </w:p>
    <w:p w14:paraId="348BF4DC" w14:textId="66BF48BA" w:rsidR="00AF4062" w:rsidRPr="00AF4062" w:rsidRDefault="00AF4062" w:rsidP="001B7940">
      <w:pPr>
        <w:pStyle w:val="Noting"/>
      </w:pPr>
      <w:r>
        <w:rPr>
          <w:b/>
        </w:rPr>
        <w:t>RECOMMENDATIONS ON MASS</w:t>
      </w:r>
    </w:p>
    <w:p w14:paraId="2EC86D27" w14:textId="30104CB6" w:rsidR="004E4D98" w:rsidRDefault="008F5B6A" w:rsidP="00E93C3D">
      <w:pPr>
        <w:pStyle w:val="Lista-recommendation"/>
      </w:pPr>
      <w:bookmarkStart w:id="2" w:name="_Ref361228803"/>
      <w:bookmarkStart w:id="3" w:name="_Toc359496675"/>
      <w:bookmarkEnd w:id="2"/>
      <w:bookmarkEnd w:id="3"/>
      <w:r w:rsidRPr="008F5B6A">
        <w:t>Reports on any trials or testing of systems to support MASS are highlighted to IALA and reported using the format presented in IALA Guideline 1107 - PLANNING AND REPORTING OF E-NAVIGATION TESTBEDS</w:t>
      </w:r>
    </w:p>
    <w:p w14:paraId="7C5B9F41" w14:textId="7E11B160" w:rsidR="008F5B6A" w:rsidRDefault="008F5B6A" w:rsidP="00E93C3D">
      <w:pPr>
        <w:pStyle w:val="Lista-recommendation"/>
      </w:pPr>
      <w:r>
        <w:t xml:space="preserve">The levels of autonomy reflect international best practice on autonomous systems, as presented in IALA </w:t>
      </w:r>
      <w:r w:rsidRPr="008F5B6A">
        <w:rPr>
          <w:highlight w:val="yellow"/>
        </w:rPr>
        <w:t>Guideline 1xxx</w:t>
      </w:r>
    </w:p>
    <w:p w14:paraId="6F3FB4F9" w14:textId="35B49FE2" w:rsidR="003336F0" w:rsidRDefault="003336F0" w:rsidP="00E93C3D">
      <w:pPr>
        <w:pStyle w:val="Lista-recommendation"/>
        <w:rPr>
          <w:ins w:id="4" w:author="Jillian Carson-Jackson" w:date="2020-12-16T07:18:00Z"/>
        </w:rPr>
      </w:pPr>
      <w:commentRangeStart w:id="5"/>
      <w:ins w:id="6" w:author="Jillian Carson-Jackson" w:date="2020-12-16T07:18:00Z">
        <w:r>
          <w:t>There is a need to recognise the ongoing role of shore systems…</w:t>
        </w:r>
      </w:ins>
      <w:ins w:id="7" w:author="Jillian Carson-Jackson" w:date="2020-12-16T07:19:00Z">
        <w:r>
          <w:t xml:space="preserve">. Inter relationships of the vessels and the infrastructure </w:t>
        </w:r>
      </w:ins>
      <w:ins w:id="8" w:author="Jillian Carson-Jackson" w:date="2020-12-16T07:18:00Z">
        <w:r>
          <w:t xml:space="preserve"> </w:t>
        </w:r>
      </w:ins>
    </w:p>
    <w:p w14:paraId="20A95D0B" w14:textId="2D87C9C8" w:rsidR="003336F0" w:rsidRDefault="003336F0" w:rsidP="00E93C3D">
      <w:pPr>
        <w:pStyle w:val="Lista-recommendation"/>
        <w:rPr>
          <w:ins w:id="9" w:author="Jillian Carson-Jackson" w:date="2020-12-16T07:17:00Z"/>
        </w:rPr>
      </w:pPr>
      <w:ins w:id="10" w:author="Jillian Carson-Jackson" w:date="2020-12-16T07:18:00Z">
        <w:r>
          <w:t>System of systems…</w:t>
        </w:r>
      </w:ins>
    </w:p>
    <w:p w14:paraId="36E086AD" w14:textId="0F3E9751" w:rsidR="009C6372" w:rsidRDefault="008F5B6A" w:rsidP="00E93C3D">
      <w:pPr>
        <w:pStyle w:val="Lista-recommendation"/>
        <w:rPr>
          <w:ins w:id="11" w:author="Jillian Carson-Jackson" w:date="2020-12-16T07:15:00Z"/>
        </w:rPr>
      </w:pPr>
      <w:r>
        <w:t>The provision of AtoN,</w:t>
      </w:r>
      <w:ins w:id="12" w:author="Jillian Carson-Jackson" w:date="2020-12-16T07:16:00Z">
        <w:r w:rsidR="009C6372">
          <w:t xml:space="preserve"> including visual, radio, audible and virtual AtoNs </w:t>
        </w:r>
      </w:ins>
      <w:del w:id="13" w:author="Jillian Carson-Jackson" w:date="2020-12-16T07:16:00Z">
        <w:r w:rsidDel="009C6372">
          <w:delText xml:space="preserve"> </w:delText>
        </w:r>
      </w:del>
    </w:p>
    <w:p w14:paraId="07CEAB6F" w14:textId="5303571F" w:rsidR="008F5B6A" w:rsidRDefault="008F5B6A" w:rsidP="00E93C3D">
      <w:pPr>
        <w:pStyle w:val="Lista-recommendation"/>
        <w:rPr>
          <w:ins w:id="14" w:author="Jillian Carson-Jackson" w:date="2020-10-13T18:42:00Z"/>
        </w:rPr>
      </w:pPr>
      <w:del w:id="15" w:author="Jillian Carson-Jackson" w:date="2020-12-16T07:15:00Z">
        <w:r w:rsidDel="009C6372">
          <w:delText xml:space="preserve">including procedures in </w:delText>
        </w:r>
      </w:del>
      <w:r>
        <w:t xml:space="preserve">VTS, are developed to reflect existing international best practice, as reflected in related IMO and IALA documentation.  </w:t>
      </w:r>
      <w:commentRangeEnd w:id="5"/>
      <w:r w:rsidR="003336F0">
        <w:rPr>
          <w:rStyle w:val="CommentReference"/>
          <w:rFonts w:eastAsiaTheme="minorHAnsi" w:cstheme="minorBidi"/>
          <w:lang w:eastAsia="en-US"/>
        </w:rPr>
        <w:commentReference w:id="5"/>
      </w:r>
    </w:p>
    <w:p w14:paraId="319518ED" w14:textId="5FBE4EFF" w:rsidR="00AA62E5" w:rsidRDefault="00933469" w:rsidP="00E93C3D">
      <w:pPr>
        <w:pStyle w:val="Lista-recommendation"/>
        <w:rPr>
          <w:ins w:id="16" w:author="Jillian Carson-Jackson" w:date="2020-10-13T18:46:00Z"/>
        </w:rPr>
      </w:pPr>
      <w:ins w:id="17" w:author="Jillian Carson-Jackson" w:date="2020-10-13T18:42:00Z">
        <w:r>
          <w:lastRenderedPageBreak/>
          <w:t>[reference to communications to support MASS – Council / Netherlands paper</w:t>
        </w:r>
      </w:ins>
      <w:ins w:id="18" w:author="Jillian Carson-Jackson" w:date="2020-10-13T18:43:00Z">
        <w:r>
          <w:t>]</w:t>
        </w:r>
      </w:ins>
    </w:p>
    <w:p w14:paraId="22E9838D" w14:textId="756F0C06" w:rsidR="00F47A93" w:rsidRDefault="00F47A93" w:rsidP="00E93C3D">
      <w:pPr>
        <w:pStyle w:val="Lista-recommendation"/>
      </w:pPr>
      <w:ins w:id="19" w:author="Jillian Carson-Jackson" w:date="2020-10-13T18:46:00Z">
        <w:r>
          <w:t>[Resilience of positioning ]</w:t>
        </w:r>
      </w:ins>
    </w:p>
    <w:p w14:paraId="22597DF7" w14:textId="77777777" w:rsidR="00AA62E5" w:rsidRPr="00405755" w:rsidRDefault="00AA62E5" w:rsidP="00AA62E5">
      <w:pPr>
        <w:pStyle w:val="Lista-recommendation"/>
        <w:numPr>
          <w:ilvl w:val="0"/>
          <w:numId w:val="0"/>
        </w:numPr>
        <w:ind w:left="1701"/>
      </w:pPr>
    </w:p>
    <w:bookmarkEnd w:id="0"/>
    <w:p w14:paraId="5A102CA9" w14:textId="77777777" w:rsidR="0044753A" w:rsidRPr="00E93C3D" w:rsidRDefault="0044753A" w:rsidP="00E93C3D">
      <w:pPr>
        <w:pStyle w:val="Lista-recommendationtext"/>
      </w:pPr>
    </w:p>
    <w:sectPr w:rsidR="0044753A" w:rsidRPr="00E93C3D" w:rsidSect="0083218D">
      <w:headerReference w:type="even" r:id="rId23"/>
      <w:headerReference w:type="default" r:id="rId24"/>
      <w:headerReference w:type="first" r:id="rId25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5" w:author="Jillian Carson-Jackson" w:date="2020-12-16T07:19:00Z" w:initials="JC">
    <w:p w14:paraId="31D4CDAD" w14:textId="77777777" w:rsidR="003336F0" w:rsidRDefault="003336F0">
      <w:pPr>
        <w:pStyle w:val="CommentText"/>
      </w:pPr>
      <w:r>
        <w:rPr>
          <w:rStyle w:val="CommentReference"/>
        </w:rPr>
        <w:annotationRef/>
      </w:r>
      <w:r>
        <w:t xml:space="preserve">Collate points for high level: </w:t>
      </w:r>
    </w:p>
    <w:p w14:paraId="0EDFD20F" w14:textId="77777777" w:rsidR="003336F0" w:rsidRDefault="003336F0" w:rsidP="003336F0">
      <w:pPr>
        <w:pStyle w:val="CommentText"/>
        <w:numPr>
          <w:ilvl w:val="0"/>
          <w:numId w:val="39"/>
        </w:numPr>
      </w:pPr>
      <w:r>
        <w:t>Common operating picture</w:t>
      </w:r>
    </w:p>
    <w:p w14:paraId="46D73B35" w14:textId="77777777" w:rsidR="003336F0" w:rsidRDefault="003336F0" w:rsidP="003336F0">
      <w:pPr>
        <w:pStyle w:val="CommentText"/>
        <w:numPr>
          <w:ilvl w:val="0"/>
          <w:numId w:val="39"/>
        </w:numPr>
      </w:pPr>
      <w:r>
        <w:t xml:space="preserve">Communications requirements </w:t>
      </w:r>
    </w:p>
    <w:p w14:paraId="3FE5558E" w14:textId="2478FE7B" w:rsidR="003336F0" w:rsidRDefault="003336F0" w:rsidP="003336F0">
      <w:pPr>
        <w:pStyle w:val="CommentText"/>
        <w:numPr>
          <w:ilvl w:val="0"/>
          <w:numId w:val="39"/>
        </w:numPr>
      </w:pPr>
      <w:r>
        <w:t>Resilience of positioning (may be a separate point)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FE5558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43388" w16cex:dateUtc="2020-12-15T20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FE5558E" w16cid:durableId="238433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F7C03" w14:textId="77777777" w:rsidR="00386214" w:rsidRDefault="00386214" w:rsidP="003274DB">
      <w:r>
        <w:separator/>
      </w:r>
    </w:p>
    <w:p w14:paraId="4CD568D0" w14:textId="77777777" w:rsidR="00386214" w:rsidRDefault="00386214"/>
  </w:endnote>
  <w:endnote w:type="continuationSeparator" w:id="0">
    <w:p w14:paraId="7DE0C68F" w14:textId="77777777" w:rsidR="00386214" w:rsidRDefault="00386214" w:rsidP="003274DB">
      <w:r>
        <w:continuationSeparator/>
      </w:r>
    </w:p>
    <w:p w14:paraId="332E533C" w14:textId="77777777" w:rsidR="00386214" w:rsidRDefault="00386214"/>
  </w:endnote>
  <w:endnote w:type="continuationNotice" w:id="1">
    <w:p w14:paraId="2EEB8E66" w14:textId="77777777" w:rsidR="008F3179" w:rsidRDefault="008F317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C73B2" w14:textId="77777777" w:rsidR="00386214" w:rsidRPr="004E7119" w:rsidRDefault="00386214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27ACBA8" wp14:editId="4BE3D18F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5FCA" id="Connecteur droit 11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0AAF523A" w14:textId="77777777" w:rsidR="00386214" w:rsidRDefault="00386214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02F23764" w14:textId="77777777" w:rsidR="00386214" w:rsidRPr="004E7119" w:rsidRDefault="00386214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2143B346" w14:textId="77777777" w:rsidR="00386214" w:rsidRDefault="00386214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D4143E6" w14:textId="77777777" w:rsidR="00386214" w:rsidRPr="00ED2A8D" w:rsidRDefault="00386214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12F8D" w14:textId="77777777" w:rsidR="00386214" w:rsidRPr="007A72CF" w:rsidRDefault="00386214" w:rsidP="007A72CF">
    <w:pPr>
      <w:pStyle w:val="Footer"/>
      <w:rPr>
        <w:sz w:val="15"/>
        <w:szCs w:val="15"/>
      </w:rPr>
    </w:pPr>
  </w:p>
  <w:p w14:paraId="51FA0D63" w14:textId="77777777" w:rsidR="00386214" w:rsidRDefault="00386214" w:rsidP="007A72CF">
    <w:pPr>
      <w:pStyle w:val="Footerportrait"/>
    </w:pPr>
  </w:p>
  <w:p w14:paraId="00E06EA7" w14:textId="6ABA2863" w:rsidR="00386214" w:rsidRPr="00FB12AB" w:rsidRDefault="00386214" w:rsidP="007A72CF">
    <w:pPr>
      <w:pStyle w:val="Footerportrait"/>
      <w:rPr>
        <w:rStyle w:val="PageNumber"/>
        <w:lang w:val="fr-FR"/>
      </w:rPr>
    </w:pPr>
    <w:r>
      <w:fldChar w:fldCharType="begin"/>
    </w:r>
    <w:r w:rsidRPr="00FB12AB">
      <w:rPr>
        <w:lang w:val="fr-FR"/>
      </w:rPr>
      <w:instrText xml:space="preserve"> STYLEREF "Document type" \* MERGEFORMAT </w:instrText>
    </w:r>
    <w:r>
      <w:fldChar w:fldCharType="separate"/>
    </w:r>
    <w:r w:rsidR="00030E81">
      <w:rPr>
        <w:lang w:val="fr-FR"/>
      </w:rPr>
      <w:t>IALA Recommendation</w:t>
    </w:r>
    <w:r>
      <w:fldChar w:fldCharType="end"/>
    </w:r>
    <w:r w:rsidRPr="00FB12AB">
      <w:rPr>
        <w:lang w:val="fr-FR"/>
      </w:rPr>
      <w:t xml:space="preserve"> </w:t>
    </w:r>
    <w:r>
      <w:fldChar w:fldCharType="begin"/>
    </w:r>
    <w:r w:rsidRPr="00FB12AB">
      <w:rPr>
        <w:lang w:val="fr-FR"/>
      </w:rPr>
      <w:instrText xml:space="preserve"> STYLEREF "Document number" \* MERGEFORMAT </w:instrText>
    </w:r>
    <w:r>
      <w:fldChar w:fldCharType="separate"/>
    </w:r>
    <w:r w:rsidR="00030E81">
      <w:rPr>
        <w:lang w:val="fr-FR"/>
      </w:rPr>
      <w:t>Document reference</w:t>
    </w:r>
    <w:r>
      <w:fldChar w:fldCharType="end"/>
    </w:r>
    <w:r w:rsidRPr="00FB12AB">
      <w:rPr>
        <w:lang w:val="fr-FR"/>
      </w:rPr>
      <w:t xml:space="preserve"> </w:t>
    </w:r>
    <w:r>
      <w:fldChar w:fldCharType="begin"/>
    </w:r>
    <w:r w:rsidRPr="00FB12AB">
      <w:rPr>
        <w:lang w:val="fr-FR"/>
      </w:rPr>
      <w:instrText xml:space="preserve"> STYLEREF "Document name" \* MERGEFORMAT </w:instrText>
    </w:r>
    <w:r>
      <w:fldChar w:fldCharType="separate"/>
    </w:r>
    <w:r w:rsidR="00030E81">
      <w:rPr>
        <w:lang w:val="fr-FR"/>
      </w:rPr>
      <w:t>maritime autonomous surface ships</w:t>
    </w:r>
    <w:r>
      <w:fldChar w:fldCharType="end"/>
    </w:r>
    <w:r w:rsidRPr="00FB12AB">
      <w:rPr>
        <w:lang w:val="fr-FR"/>
      </w:rPr>
      <w:tab/>
    </w:r>
  </w:p>
  <w:p w14:paraId="3D01AE6C" w14:textId="717AAEBB" w:rsidR="00386214" w:rsidRDefault="008E5771" w:rsidP="007A72CF">
    <w:pPr>
      <w:pStyle w:val="Footerportrait"/>
    </w:pPr>
    <w:fldSimple w:instr=" STYLEREF &quot;Edition number&quot; \* MERGEFORMAT ">
      <w:r w:rsidR="00030E81">
        <w:t>Edition 1.0</w:t>
      </w:r>
    </w:fldSimple>
    <w:r w:rsidR="00386214">
      <w:t xml:space="preserve"> </w:t>
    </w:r>
    <w:fldSimple w:instr=" STYLEREF &quot;Document date&quot; \* MERGEFORMAT ">
      <w:r w:rsidR="00030E81">
        <w:t>Document date</w:t>
      </w:r>
    </w:fldSimple>
    <w:r w:rsidR="00386214">
      <w:tab/>
    </w:r>
    <w:r w:rsidR="00386214" w:rsidRPr="007A72CF">
      <w:t xml:space="preserve">P </w:t>
    </w:r>
    <w:r w:rsidR="00386214" w:rsidRPr="007A72CF">
      <w:fldChar w:fldCharType="begin"/>
    </w:r>
    <w:r w:rsidR="00386214" w:rsidRPr="007A72CF">
      <w:instrText xml:space="preserve">PAGE  </w:instrText>
    </w:r>
    <w:r w:rsidR="00386214" w:rsidRPr="007A72CF">
      <w:fldChar w:fldCharType="separate"/>
    </w:r>
    <w:r w:rsidR="00386214">
      <w:t>3</w:t>
    </w:r>
    <w:r w:rsidR="00386214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E2AA7" w14:textId="77777777" w:rsidR="00386214" w:rsidRDefault="00386214" w:rsidP="003274DB">
      <w:r>
        <w:separator/>
      </w:r>
    </w:p>
    <w:p w14:paraId="1327317F" w14:textId="77777777" w:rsidR="00386214" w:rsidRDefault="00386214"/>
  </w:footnote>
  <w:footnote w:type="continuationSeparator" w:id="0">
    <w:p w14:paraId="340C38F3" w14:textId="77777777" w:rsidR="00386214" w:rsidRDefault="00386214" w:rsidP="003274DB">
      <w:r>
        <w:continuationSeparator/>
      </w:r>
    </w:p>
    <w:p w14:paraId="53F18A95" w14:textId="77777777" w:rsidR="00386214" w:rsidRDefault="00386214"/>
  </w:footnote>
  <w:footnote w:type="continuationNotice" w:id="1">
    <w:p w14:paraId="1C7FCE40" w14:textId="77777777" w:rsidR="008F3179" w:rsidRDefault="008F317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FBE71" w14:textId="77777777" w:rsidR="00386214" w:rsidRDefault="00030E81">
    <w:pPr>
      <w:pStyle w:val="Header"/>
    </w:pPr>
    <w:r>
      <w:rPr>
        <w:noProof/>
      </w:rPr>
      <w:pict w14:anchorId="6773E13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position:absolute;margin-left:0;margin-top:0;width:604.45pt;height:54.95pt;rotation:315;z-index:-251658225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39341A9">
        <v:shape id="PowerPlusWaterMarkObject2" o:spid="_x0000_s2050" type="#_x0000_t136" style="position:absolute;margin-left:0;margin-top:0;width:612.3pt;height:47.1pt;rotation:315;z-index:-25165823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234ACBF5">
        <v:shape id="PowerPlusWaterMarkObject1" o:spid="_x0000_s2049" type="#_x0000_t136" style="position:absolute;margin-left:0;margin-top:0;width:612.3pt;height:47.1pt;rotation:315;z-index:-251658235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1DFE5" w14:textId="77777777" w:rsidR="00386214" w:rsidRPr="00ED2A8D" w:rsidRDefault="00030E81" w:rsidP="008747E0">
    <w:pPr>
      <w:pStyle w:val="Header"/>
    </w:pPr>
    <w:r>
      <w:rPr>
        <w:noProof/>
      </w:rPr>
      <w:pict w14:anchorId="077F4E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type="#_x0000_t136" style="position:absolute;margin-left:0;margin-top:0;width:604.45pt;height:54.95pt;rotation:315;z-index:-25165822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 w:rsidRPr="00442889">
      <w:rPr>
        <w:noProof/>
        <w:lang w:eastAsia="en-GB"/>
      </w:rPr>
      <w:drawing>
        <wp:anchor distT="0" distB="0" distL="114300" distR="114300" simplePos="0" relativeHeight="251658241" behindDoc="1" locked="0" layoutInCell="1" allowOverlap="1" wp14:anchorId="39F32578" wp14:editId="3FF14370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072244" w14:textId="77777777" w:rsidR="00386214" w:rsidRPr="00ED2A8D" w:rsidRDefault="00386214" w:rsidP="008747E0">
    <w:pPr>
      <w:pStyle w:val="Header"/>
    </w:pPr>
  </w:p>
  <w:p w14:paraId="1BBA6EE3" w14:textId="77777777" w:rsidR="00386214" w:rsidRDefault="00386214" w:rsidP="008747E0">
    <w:pPr>
      <w:pStyle w:val="Header"/>
    </w:pPr>
  </w:p>
  <w:p w14:paraId="5A3CA852" w14:textId="77777777" w:rsidR="00386214" w:rsidRDefault="00386214" w:rsidP="008747E0">
    <w:pPr>
      <w:pStyle w:val="Header"/>
    </w:pPr>
  </w:p>
  <w:p w14:paraId="641231EC" w14:textId="551AC370" w:rsidR="00386214" w:rsidRDefault="00386214" w:rsidP="00FB12AB">
    <w:pPr>
      <w:pStyle w:val="Header"/>
      <w:jc w:val="right"/>
    </w:pPr>
    <w:r w:rsidRPr="00FB12AB">
      <w:t>ENAV26-5.1.1.</w:t>
    </w:r>
    <w:r>
      <w:t>5</w:t>
    </w:r>
  </w:p>
  <w:p w14:paraId="2912064C" w14:textId="77777777" w:rsidR="00386214" w:rsidRDefault="00386214" w:rsidP="008747E0">
    <w:pPr>
      <w:pStyle w:val="Header"/>
    </w:pPr>
  </w:p>
  <w:p w14:paraId="33886A1A" w14:textId="77777777" w:rsidR="00386214" w:rsidRDefault="0038621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5B4E72C" wp14:editId="28154167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5B2EC8" w14:textId="77777777" w:rsidR="00386214" w:rsidRPr="00ED2A8D" w:rsidRDefault="00386214" w:rsidP="008747E0">
    <w:pPr>
      <w:pStyle w:val="Header"/>
    </w:pPr>
  </w:p>
  <w:p w14:paraId="2C1E5F23" w14:textId="77777777" w:rsidR="00386214" w:rsidRPr="00ED2A8D" w:rsidRDefault="00386214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C60D5" w14:textId="77777777" w:rsidR="00386214" w:rsidRDefault="00030E81">
    <w:pPr>
      <w:pStyle w:val="Header"/>
    </w:pPr>
    <w:r>
      <w:rPr>
        <w:noProof/>
      </w:rPr>
      <w:pict w14:anchorId="7DEB39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604.45pt;height:54.95pt;rotation:315;z-index:-25165822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40A12E8">
        <v:shape id="PowerPlusWaterMarkObject4" o:spid="_x0000_s2052" type="#_x0000_t136" style="position:absolute;margin-left:0;margin-top:0;width:612.3pt;height:47.1pt;rotation:315;z-index:-25165823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518430A9">
        <v:shape id="PowerPlusWaterMarkObject3" o:spid="_x0000_s2051" type="#_x0000_t136" style="position:absolute;margin-left:0;margin-top:0;width:612.3pt;height:47.1pt;rotation:315;z-index:-251658233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052E4" w14:textId="77777777" w:rsidR="00386214" w:rsidRDefault="00030E81">
    <w:pPr>
      <w:pStyle w:val="Header"/>
    </w:pPr>
    <w:r>
      <w:rPr>
        <w:noProof/>
      </w:rPr>
      <w:pict w14:anchorId="574BB0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604.45pt;height:54.95pt;rotation:315;z-index:-25165822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0DB317C1">
        <v:shape id="PowerPlusWaterMarkObject5" o:spid="_x0000_s2053" type="#_x0000_t136" style="position:absolute;margin-left:0;margin-top:0;width:612.3pt;height:47.1pt;rotation:315;z-index:-251658231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EAC60" w14:textId="77777777" w:rsidR="00386214" w:rsidRPr="00ED2A8D" w:rsidRDefault="00030E81" w:rsidP="008747E0">
    <w:pPr>
      <w:pStyle w:val="Header"/>
    </w:pPr>
    <w:r>
      <w:rPr>
        <w:noProof/>
      </w:rPr>
      <w:pict w14:anchorId="2AA2F3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1" type="#_x0000_t136" style="position:absolute;margin-left:0;margin-top:0;width:604.45pt;height:54.95pt;rotation:315;z-index:-251658223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>
      <w:rPr>
        <w:noProof/>
        <w:lang w:eastAsia="en-GB"/>
      </w:rPr>
      <w:drawing>
        <wp:anchor distT="0" distB="0" distL="114300" distR="114300" simplePos="0" relativeHeight="251658242" behindDoc="1" locked="0" layoutInCell="1" allowOverlap="1" wp14:anchorId="485D7112" wp14:editId="43C7A90A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E7C0F4" w14:textId="77777777" w:rsidR="00386214" w:rsidRPr="00ED2A8D" w:rsidRDefault="00386214" w:rsidP="008747E0">
    <w:pPr>
      <w:pStyle w:val="Header"/>
    </w:pPr>
  </w:p>
  <w:p w14:paraId="6EE247ED" w14:textId="77777777" w:rsidR="00386214" w:rsidRDefault="00386214" w:rsidP="008747E0">
    <w:pPr>
      <w:pStyle w:val="Header"/>
    </w:pPr>
  </w:p>
  <w:p w14:paraId="79EE2F87" w14:textId="77777777" w:rsidR="00386214" w:rsidRDefault="00386214" w:rsidP="008747E0">
    <w:pPr>
      <w:pStyle w:val="Header"/>
    </w:pPr>
  </w:p>
  <w:p w14:paraId="41A2458E" w14:textId="77777777" w:rsidR="00386214" w:rsidRDefault="00386214" w:rsidP="008747E0">
    <w:pPr>
      <w:pStyle w:val="Header"/>
    </w:pPr>
  </w:p>
  <w:p w14:paraId="095327A4" w14:textId="77777777" w:rsidR="00386214" w:rsidRPr="00441393" w:rsidRDefault="00386214" w:rsidP="00441393">
    <w:pPr>
      <w:pStyle w:val="Contents"/>
    </w:pPr>
    <w:r>
      <w:t>DOCUMENT HISTORY</w:t>
    </w:r>
  </w:p>
  <w:p w14:paraId="562463E4" w14:textId="77777777" w:rsidR="00386214" w:rsidRPr="00ED2A8D" w:rsidRDefault="00386214" w:rsidP="008747E0">
    <w:pPr>
      <w:pStyle w:val="Header"/>
    </w:pPr>
  </w:p>
  <w:p w14:paraId="4D190D33" w14:textId="77777777" w:rsidR="00386214" w:rsidRPr="00AC33A2" w:rsidRDefault="00386214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AB2E7" w14:textId="77777777" w:rsidR="00386214" w:rsidRDefault="00030E81">
    <w:pPr>
      <w:pStyle w:val="Header"/>
    </w:pPr>
    <w:r>
      <w:rPr>
        <w:noProof/>
      </w:rPr>
      <w:pict w14:anchorId="5DACB4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604.45pt;height:54.95pt;rotation:315;z-index:-251658221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5A40A2F">
        <v:shape id="PowerPlusWaterMarkObject7" o:spid="_x0000_s2055" type="#_x0000_t136" style="position:absolute;margin-left:0;margin-top:0;width:612.3pt;height:47.1pt;rotation:315;z-index:-251658229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41277CE0">
        <v:shape id="PowerPlusWaterMarkObject6" o:spid="_x0000_s2054" type="#_x0000_t136" style="position:absolute;margin-left:0;margin-top:0;width:612.3pt;height:47.1pt;rotation:315;z-index:-25165823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5EFB0" w14:textId="77777777" w:rsidR="00386214" w:rsidRDefault="00030E81">
    <w:pPr>
      <w:pStyle w:val="Header"/>
    </w:pPr>
    <w:r>
      <w:rPr>
        <w:noProof/>
      </w:rPr>
      <w:pict w14:anchorId="22EE62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margin-left:0;margin-top:0;width:604.45pt;height:54.95pt;rotation:315;z-index:-251658219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E32CF41">
        <v:shape id="PowerPlusWaterMarkObject8" o:spid="_x0000_s2056" type="#_x0000_t136" style="position:absolute;margin-left:0;margin-top:0;width:612.3pt;height:47.1pt;rotation:315;z-index:-25165822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A9FB5" w14:textId="77777777" w:rsidR="00386214" w:rsidRPr="00667792" w:rsidRDefault="00030E81" w:rsidP="00667792">
    <w:pPr>
      <w:pStyle w:val="Header"/>
    </w:pPr>
    <w:r>
      <w:rPr>
        <w:noProof/>
      </w:rPr>
      <w:pict w14:anchorId="6E45B2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4" type="#_x0000_t136" style="position:absolute;margin-left:0;margin-top:0;width:604.45pt;height:54.95pt;rotation:315;z-index:-2516582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>
      <w:rPr>
        <w:noProof/>
        <w:lang w:eastAsia="en-GB"/>
      </w:rPr>
      <w:drawing>
        <wp:anchor distT="0" distB="0" distL="114300" distR="114300" simplePos="0" relativeHeight="251658243" behindDoc="1" locked="0" layoutInCell="1" allowOverlap="1" wp14:anchorId="02F0DE4C" wp14:editId="6D8CAE3F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7B012" w14:textId="77777777" w:rsidR="00386214" w:rsidRDefault="00030E81">
    <w:pPr>
      <w:pStyle w:val="Header"/>
    </w:pPr>
    <w:r>
      <w:rPr>
        <w:noProof/>
      </w:rPr>
      <w:pict w14:anchorId="4905A0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604.45pt;height:54.95pt;rotation:315;z-index:-25165821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77E271DF">
        <v:shape id="PowerPlusWaterMarkObject9" o:spid="_x0000_s2057" type="#_x0000_t136" style="position:absolute;margin-left:0;margin-top:0;width:612.3pt;height:47.1pt;rotation:315;z-index:-251658227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E5A99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C0E1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474B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7238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B626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5A43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F205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10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A2E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C8A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6F5B3438"/>
    <w:multiLevelType w:val="hybridMultilevel"/>
    <w:tmpl w:val="46F0E358"/>
    <w:lvl w:ilvl="0" w:tplc="79BCAD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1"/>
  </w:num>
  <w:num w:numId="10">
    <w:abstractNumId w:val="28"/>
  </w:num>
  <w:num w:numId="11">
    <w:abstractNumId w:val="26"/>
  </w:num>
  <w:num w:numId="12">
    <w:abstractNumId w:val="24"/>
  </w:num>
  <w:num w:numId="13">
    <w:abstractNumId w:val="16"/>
  </w:num>
  <w:num w:numId="14">
    <w:abstractNumId w:val="29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5"/>
  </w:num>
  <w:num w:numId="21">
    <w:abstractNumId w:val="33"/>
  </w:num>
  <w:num w:numId="22">
    <w:abstractNumId w:val="34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6"/>
  </w:num>
  <w:num w:numId="34">
    <w:abstractNumId w:val="22"/>
  </w:num>
  <w:num w:numId="35">
    <w:abstractNumId w:val="34"/>
  </w:num>
  <w:num w:numId="36">
    <w:abstractNumId w:val="3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2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illian Carson-Jackson">
    <w15:presenceInfo w15:providerId="Windows Live" w15:userId="0525cd53ce3699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DisplayPageBoundaries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FCA"/>
    <w:rsid w:val="000174F9"/>
    <w:rsid w:val="00023C4D"/>
    <w:rsid w:val="000258F6"/>
    <w:rsid w:val="00030E81"/>
    <w:rsid w:val="000379A7"/>
    <w:rsid w:val="00040954"/>
    <w:rsid w:val="00040EB8"/>
    <w:rsid w:val="00047206"/>
    <w:rsid w:val="00055311"/>
    <w:rsid w:val="00057B6D"/>
    <w:rsid w:val="00060C0C"/>
    <w:rsid w:val="00061A7B"/>
    <w:rsid w:val="00084FE9"/>
    <w:rsid w:val="000859C4"/>
    <w:rsid w:val="00085A32"/>
    <w:rsid w:val="000904ED"/>
    <w:rsid w:val="0009304C"/>
    <w:rsid w:val="00094508"/>
    <w:rsid w:val="00096642"/>
    <w:rsid w:val="000A27A8"/>
    <w:rsid w:val="000B26B9"/>
    <w:rsid w:val="000C711B"/>
    <w:rsid w:val="000E3954"/>
    <w:rsid w:val="000E3E52"/>
    <w:rsid w:val="000F0F9F"/>
    <w:rsid w:val="000F3F43"/>
    <w:rsid w:val="001021E4"/>
    <w:rsid w:val="00111E0A"/>
    <w:rsid w:val="00113D5B"/>
    <w:rsid w:val="00113F8F"/>
    <w:rsid w:val="0011782B"/>
    <w:rsid w:val="00121915"/>
    <w:rsid w:val="00122F59"/>
    <w:rsid w:val="001349DB"/>
    <w:rsid w:val="00136E58"/>
    <w:rsid w:val="00140600"/>
    <w:rsid w:val="00143AC2"/>
    <w:rsid w:val="00161325"/>
    <w:rsid w:val="00166C2E"/>
    <w:rsid w:val="00172B39"/>
    <w:rsid w:val="001875B1"/>
    <w:rsid w:val="001B7940"/>
    <w:rsid w:val="001C16E6"/>
    <w:rsid w:val="001D4A3E"/>
    <w:rsid w:val="001E416D"/>
    <w:rsid w:val="00201337"/>
    <w:rsid w:val="002022EA"/>
    <w:rsid w:val="00205B17"/>
    <w:rsid w:val="00205D9B"/>
    <w:rsid w:val="002204DA"/>
    <w:rsid w:val="0022371A"/>
    <w:rsid w:val="002520AD"/>
    <w:rsid w:val="002524F3"/>
    <w:rsid w:val="002547CB"/>
    <w:rsid w:val="00257DF8"/>
    <w:rsid w:val="00257E4A"/>
    <w:rsid w:val="0027175D"/>
    <w:rsid w:val="002C044E"/>
    <w:rsid w:val="002D541B"/>
    <w:rsid w:val="002D5AF0"/>
    <w:rsid w:val="002E4993"/>
    <w:rsid w:val="002E5BAC"/>
    <w:rsid w:val="002E7635"/>
    <w:rsid w:val="002F265A"/>
    <w:rsid w:val="002F40FA"/>
    <w:rsid w:val="002F7520"/>
    <w:rsid w:val="00302F56"/>
    <w:rsid w:val="00305EFE"/>
    <w:rsid w:val="00310F95"/>
    <w:rsid w:val="00311698"/>
    <w:rsid w:val="00312966"/>
    <w:rsid w:val="00313D85"/>
    <w:rsid w:val="00315CE3"/>
    <w:rsid w:val="00316598"/>
    <w:rsid w:val="00320A41"/>
    <w:rsid w:val="003251FE"/>
    <w:rsid w:val="003274DB"/>
    <w:rsid w:val="00327FBF"/>
    <w:rsid w:val="003336F0"/>
    <w:rsid w:val="00336410"/>
    <w:rsid w:val="00355D9A"/>
    <w:rsid w:val="003569B3"/>
    <w:rsid w:val="0036382D"/>
    <w:rsid w:val="00380350"/>
    <w:rsid w:val="00380B4E"/>
    <w:rsid w:val="003816E4"/>
    <w:rsid w:val="00386214"/>
    <w:rsid w:val="003A7759"/>
    <w:rsid w:val="003B03EA"/>
    <w:rsid w:val="003B5C7C"/>
    <w:rsid w:val="003C7C34"/>
    <w:rsid w:val="003D0F37"/>
    <w:rsid w:val="003D49C0"/>
    <w:rsid w:val="003D5150"/>
    <w:rsid w:val="003E1FF9"/>
    <w:rsid w:val="003F1C3A"/>
    <w:rsid w:val="00401703"/>
    <w:rsid w:val="0040376B"/>
    <w:rsid w:val="00405755"/>
    <w:rsid w:val="00416165"/>
    <w:rsid w:val="00434484"/>
    <w:rsid w:val="00441393"/>
    <w:rsid w:val="0044753A"/>
    <w:rsid w:val="00447CF0"/>
    <w:rsid w:val="00456EE9"/>
    <w:rsid w:val="00456F10"/>
    <w:rsid w:val="00470488"/>
    <w:rsid w:val="00492A8D"/>
    <w:rsid w:val="004B518C"/>
    <w:rsid w:val="004C3279"/>
    <w:rsid w:val="004D24EC"/>
    <w:rsid w:val="004E1D57"/>
    <w:rsid w:val="004E2F16"/>
    <w:rsid w:val="004E4D98"/>
    <w:rsid w:val="004E709D"/>
    <w:rsid w:val="00503044"/>
    <w:rsid w:val="0052101F"/>
    <w:rsid w:val="00523040"/>
    <w:rsid w:val="00526234"/>
    <w:rsid w:val="00530A84"/>
    <w:rsid w:val="005378B8"/>
    <w:rsid w:val="00544426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7361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1386"/>
    <w:rsid w:val="005F17C2"/>
    <w:rsid w:val="005F5934"/>
    <w:rsid w:val="00606A42"/>
    <w:rsid w:val="006127AC"/>
    <w:rsid w:val="00634A78"/>
    <w:rsid w:val="00640299"/>
    <w:rsid w:val="00642025"/>
    <w:rsid w:val="0065107F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3FCA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2592B"/>
    <w:rsid w:val="0072737A"/>
    <w:rsid w:val="00731DEE"/>
    <w:rsid w:val="007326BF"/>
    <w:rsid w:val="00742FAF"/>
    <w:rsid w:val="0074389F"/>
    <w:rsid w:val="00755B03"/>
    <w:rsid w:val="00766AD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B6F7F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36DA"/>
    <w:rsid w:val="008972C3"/>
    <w:rsid w:val="00897779"/>
    <w:rsid w:val="008B237E"/>
    <w:rsid w:val="008C33B5"/>
    <w:rsid w:val="008C67F5"/>
    <w:rsid w:val="008D017F"/>
    <w:rsid w:val="008D1018"/>
    <w:rsid w:val="008D16C2"/>
    <w:rsid w:val="008E1F69"/>
    <w:rsid w:val="008E5771"/>
    <w:rsid w:val="008E59A3"/>
    <w:rsid w:val="008F3179"/>
    <w:rsid w:val="008F57D8"/>
    <w:rsid w:val="008F5B6A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33469"/>
    <w:rsid w:val="009414E6"/>
    <w:rsid w:val="009575C8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C6372"/>
    <w:rsid w:val="009E16EC"/>
    <w:rsid w:val="009E4A4D"/>
    <w:rsid w:val="009F081F"/>
    <w:rsid w:val="00A0234C"/>
    <w:rsid w:val="00A03CFD"/>
    <w:rsid w:val="00A04F81"/>
    <w:rsid w:val="00A1104D"/>
    <w:rsid w:val="00A13E56"/>
    <w:rsid w:val="00A227B0"/>
    <w:rsid w:val="00A24838"/>
    <w:rsid w:val="00A326AC"/>
    <w:rsid w:val="00A337ED"/>
    <w:rsid w:val="00A4308C"/>
    <w:rsid w:val="00A549B3"/>
    <w:rsid w:val="00A67CD7"/>
    <w:rsid w:val="00A70F46"/>
    <w:rsid w:val="00A72ED7"/>
    <w:rsid w:val="00A90D86"/>
    <w:rsid w:val="00A93307"/>
    <w:rsid w:val="00A97C44"/>
    <w:rsid w:val="00AA3E01"/>
    <w:rsid w:val="00AA62E5"/>
    <w:rsid w:val="00AB04DD"/>
    <w:rsid w:val="00AC33A2"/>
    <w:rsid w:val="00AD6D3F"/>
    <w:rsid w:val="00AE65F1"/>
    <w:rsid w:val="00AE6BB4"/>
    <w:rsid w:val="00AE74AD"/>
    <w:rsid w:val="00AF159C"/>
    <w:rsid w:val="00AF4062"/>
    <w:rsid w:val="00B01873"/>
    <w:rsid w:val="00B17253"/>
    <w:rsid w:val="00B17BE0"/>
    <w:rsid w:val="00B31A41"/>
    <w:rsid w:val="00B40199"/>
    <w:rsid w:val="00B42C0D"/>
    <w:rsid w:val="00B502FF"/>
    <w:rsid w:val="00B67422"/>
    <w:rsid w:val="00B70BD4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C27F6"/>
    <w:rsid w:val="00BC39F4"/>
    <w:rsid w:val="00BC7077"/>
    <w:rsid w:val="00BD0748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3A64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E5E46"/>
    <w:rsid w:val="00D03225"/>
    <w:rsid w:val="00D12F28"/>
    <w:rsid w:val="00D1463A"/>
    <w:rsid w:val="00D21C6A"/>
    <w:rsid w:val="00D3700C"/>
    <w:rsid w:val="00D40847"/>
    <w:rsid w:val="00D44A9B"/>
    <w:rsid w:val="00D47A1C"/>
    <w:rsid w:val="00D653B1"/>
    <w:rsid w:val="00D65EF9"/>
    <w:rsid w:val="00D704D7"/>
    <w:rsid w:val="00D74AE1"/>
    <w:rsid w:val="00D865A8"/>
    <w:rsid w:val="00D92C2D"/>
    <w:rsid w:val="00D95E23"/>
    <w:rsid w:val="00DA0837"/>
    <w:rsid w:val="00DA09DA"/>
    <w:rsid w:val="00DA17CD"/>
    <w:rsid w:val="00DB25B3"/>
    <w:rsid w:val="00DD1DE5"/>
    <w:rsid w:val="00DE0893"/>
    <w:rsid w:val="00DE2814"/>
    <w:rsid w:val="00DF172E"/>
    <w:rsid w:val="00DF68EA"/>
    <w:rsid w:val="00E01272"/>
    <w:rsid w:val="00E03846"/>
    <w:rsid w:val="00E20A7D"/>
    <w:rsid w:val="00E27A2F"/>
    <w:rsid w:val="00E42A94"/>
    <w:rsid w:val="00E458BF"/>
    <w:rsid w:val="00E62428"/>
    <w:rsid w:val="00E706E7"/>
    <w:rsid w:val="00E714E1"/>
    <w:rsid w:val="00E84229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42EC"/>
    <w:rsid w:val="00EE54CB"/>
    <w:rsid w:val="00EF1C54"/>
    <w:rsid w:val="00EF3A7B"/>
    <w:rsid w:val="00EF404B"/>
    <w:rsid w:val="00EF6243"/>
    <w:rsid w:val="00F00376"/>
    <w:rsid w:val="00F157E2"/>
    <w:rsid w:val="00F47A93"/>
    <w:rsid w:val="00F52779"/>
    <w:rsid w:val="00F527AC"/>
    <w:rsid w:val="00F575BD"/>
    <w:rsid w:val="00F6050E"/>
    <w:rsid w:val="00F61D83"/>
    <w:rsid w:val="00F65DD1"/>
    <w:rsid w:val="00F707B3"/>
    <w:rsid w:val="00F71135"/>
    <w:rsid w:val="00F752E1"/>
    <w:rsid w:val="00F75912"/>
    <w:rsid w:val="00F83A53"/>
    <w:rsid w:val="00F90461"/>
    <w:rsid w:val="00F905E1"/>
    <w:rsid w:val="00FB12AB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20A4B265"/>
  <w15:docId w15:val="{AF5539CF-A9BF-481A-A9E0-2E58E22E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7"/>
      </w:numPr>
      <w:spacing w:after="120" w:line="240" w:lineRule="auto"/>
      <w:ind w:left="1701" w:hanging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38"/>
      </w:numPr>
    </w:pPr>
  </w:style>
  <w:style w:type="paragraph" w:customStyle="1" w:styleId="Style2">
    <w:name w:val="Style2"/>
    <w:basedOn w:val="FootnoteText"/>
    <w:rsid w:val="00897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5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microsoft.com/office/2018/08/relationships/commentsExtensible" Target="commentsExtensible.xml"/><Relationship Id="rId27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i\Downloads\Recommendation%20Template%2011May17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6A2303-C41C-4D37-B0C4-5D01502A6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7DBD0A-E636-491D-A064-C5DE6BD6D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910B20-486C-4E59-8D23-691840D590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40210D-3E11-4E6C-93CF-67713518CA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 11May17.dotx</Template>
  <TotalTime>1</TotalTime>
  <Pages>4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2811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Jillian Carson-Jackson</dc:creator>
  <cp:keywords/>
  <dc:description/>
  <cp:lastModifiedBy>Jillian Carson-Jackson</cp:lastModifiedBy>
  <cp:revision>2</cp:revision>
  <dcterms:created xsi:type="dcterms:W3CDTF">2020-12-15T21:07:00Z</dcterms:created>
  <dcterms:modified xsi:type="dcterms:W3CDTF">2020-12-15T21:07:00Z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